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957D12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6750AF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957D12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C6013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</w:tr>
      <w:tr w:rsidR="00AA0C99" w:rsidRPr="00FF3B64" w:rsidTr="00957D12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F5027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F5027B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Vrline i slabosti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957D12">
        <w:trPr>
          <w:trHeight w:val="58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6077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Osobni razvoj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957D12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607765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07765">
              <w:rPr>
                <w:color w:val="231F20"/>
              </w:rPr>
              <w:t>osr A 3.1. Razvija sliku o sebi.</w:t>
            </w:r>
          </w:p>
          <w:p w:rsidR="00000000" w:rsidRDefault="00607765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07765">
              <w:rPr>
                <w:color w:val="231F20"/>
              </w:rPr>
              <w:t>osr A 3.2. Upravlja svojim emocijama i ponašanjem.</w:t>
            </w:r>
          </w:p>
          <w:p w:rsidR="00000000" w:rsidRDefault="00607765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07765">
              <w:rPr>
                <w:color w:val="231F20"/>
              </w:rPr>
              <w:t>osr A 3.3. Razvija osobne potencijale.</w:t>
            </w:r>
          </w:p>
          <w:p w:rsidR="00000000" w:rsidRDefault="00607765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607765">
              <w:rPr>
                <w:color w:val="231F20"/>
              </w:rPr>
              <w:t>osr C 3.2. Prepoznaje važnost odgovornosti pojedinca u društvu.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957D12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607765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</w:t>
            </w:r>
            <w:r w:rsidR="00957D12">
              <w:rPr>
                <w:rFonts w:ascii="Times New Roman" w:eastAsia="Times New Roman" w:hAnsi="Times New Roman" w:cs="Times New Roman"/>
                <w:sz w:val="24"/>
                <w:szCs w:val="24"/>
              </w:rPr>
              <w:t>abosti, mane, vrline, osobni razvoj, ja, društvo, profesionalno usmjerenje</w:t>
            </w:r>
          </w:p>
        </w:tc>
      </w:tr>
      <w:tr w:rsidR="00AA0C99" w:rsidRPr="00FF3B64" w:rsidTr="00957D12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957D12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papiriće s imenima učenika, kutiju, za učenike: papire i olovku</w:t>
            </w:r>
          </w:p>
        </w:tc>
      </w:tr>
      <w:tr w:rsidR="00AA0C99" w:rsidRPr="00FF3B64" w:rsidTr="00957D12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DA7A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7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postavlja pitanja:</w:t>
            </w:r>
          </w:p>
          <w:p w:rsidR="00000000" w:rsidRDefault="00DA7A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7A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su vrline</w:t>
            </w:r>
            <w:r w:rsidR="000A2A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?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</w:t>
            </w:r>
            <w:r w:rsidR="00DA7A71" w:rsidRPr="00DA7A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akve su 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rline poželjne u društvu</w:t>
            </w:r>
            <w:r w:rsidR="00DA7A71" w:rsidRPr="00DA7A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smatramo slabostima?</w:t>
            </w:r>
          </w:p>
          <w:p w:rsidR="00000000" w:rsidRDefault="003000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DA7A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7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00000" w:rsidRDefault="00957D12">
            <w:pPr>
              <w:pStyle w:val="ListParagraph"/>
              <w:numPr>
                <w:ilvl w:val="0"/>
                <w:numId w:val="12"/>
              </w:numPr>
              <w:rPr>
                <w:bCs/>
              </w:rPr>
            </w:pPr>
            <w:r>
              <w:rPr>
                <w:bCs/>
              </w:rPr>
              <w:t>dio aktivnosti</w:t>
            </w:r>
          </w:p>
          <w:p w:rsidR="00000000" w:rsidRDefault="00DA7A71">
            <w:pPr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A71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Razrednik/razrednik poziva učenike da izvuku iz kutije jedan papirić na kojemu se nalazi ime drugog učenika iz razreda (</w:t>
            </w:r>
            <w:r w:rsidRPr="00DA7A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ako netko izvuče svoje ime, papirić vraća u kutiju i uzima drugi</w:t>
            </w:r>
            <w:r w:rsidRPr="00DA7A71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Zadatak: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 čistom papiru opiši vrline i slabosti učenika/učenic</w:t>
            </w:r>
            <w:ins w:id="1" w:author="sk-mpovalec" w:date="2021-09-27T15:26:00Z">
              <w:r w:rsidR="00134F9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e</w:t>
              </w:r>
            </w:ins>
            <w:del w:id="2" w:author="sk-mpovalec" w:date="2021-09-27T15:26:00Z">
              <w:r w:rsidDel="00134F9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u</w:delText>
              </w:r>
            </w:del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čije si ime dobio na papiru. 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čitaju što su zapisali, dok drugi pokušavaju prepoznati o kojem se učeniku ili učenici radi. 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dio aktivnosti 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naglašava. Katkada naše slabosti mogu postati naše vrline, o tome ovisi situacija u kojoj se nalazimo.  </w:t>
            </w:r>
          </w:p>
          <w:p w:rsidR="00000000" w:rsidRDefault="000A2A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Navodi ih učenike da razmisle:</w:t>
            </w:r>
          </w:p>
          <w:p w:rsidR="00000000" w:rsidRDefault="00957D1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U kojoj se situaciji slabost ili mana poput „brbljavosti</w:t>
            </w:r>
            <w:del w:id="3" w:author="sk-mpovalec" w:date="2021-09-27T15:27:00Z">
              <w:r w:rsidDel="00134F9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“/</w:delText>
              </w:r>
            </w:del>
            <w:ins w:id="4" w:author="sk-mpovalec" w:date="2021-09-27T15:27:00Z">
              <w:r w:rsidR="00134F9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134F9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/</w:t>
              </w:r>
            </w:ins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svadljivosti/neskromnosti </w:t>
            </w:r>
            <w:del w:id="5" w:author="sk-mpovalec" w:date="2021-09-27T15:27:00Z">
              <w:r w:rsidDel="00134F9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se </w:delText>
              </w:r>
            </w:del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može pokazati kao vrlina?</w:t>
            </w:r>
          </w:p>
          <w:p w:rsidR="00000000" w:rsidRDefault="00957D1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Zadatak: </w:t>
            </w:r>
          </w:p>
          <w:p w:rsidR="00000000" w:rsidRDefault="00DA7A71">
            <w:pPr>
              <w:pStyle w:val="ListParagraph"/>
              <w:numPr>
                <w:ilvl w:val="0"/>
                <w:numId w:val="11"/>
              </w:numPr>
              <w:rPr>
                <w:bCs/>
              </w:rPr>
            </w:pPr>
            <w:r w:rsidRPr="00DA7A71">
              <w:rPr>
                <w:bCs/>
              </w:rPr>
              <w:t xml:space="preserve">Za svaku od slabosti ili mana koju ste zapisali pokušate pronaći rješenje  ili situaciju u kojoj bi ona mogla postati vrlina. </w:t>
            </w:r>
          </w:p>
          <w:p w:rsidR="00000000" w:rsidRDefault="00957D12">
            <w:pPr>
              <w:pStyle w:val="ListParagraph"/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 xml:space="preserve">Ponudite neko zanimanje koje iziskuje zapisane vrline. </w:t>
            </w:r>
          </w:p>
          <w:p w:rsidR="00000000" w:rsidRDefault="00DA7A7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7A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čitaju što su zapisali</w:t>
            </w:r>
            <w:r w:rsidR="00957D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00000" w:rsidRDefault="003000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DA7A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7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000000" w:rsidRDefault="00957D12">
            <w:pPr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zaključuje: Važno je biti svjestan svojih vrlina, ali i mana i slabosti kako bismo ih upotrijebili u svoju korist te nastavili razvijati svoju osobnost u pozitivnom smjeru. </w:t>
            </w:r>
          </w:p>
        </w:tc>
      </w:tr>
    </w:tbl>
    <w:p w:rsidR="000210F5" w:rsidRDefault="003000AD"/>
    <w:p w:rsidR="003000AD" w:rsidRDefault="003000AD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00AD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26149"/>
    <w:multiLevelType w:val="hybridMultilevel"/>
    <w:tmpl w:val="BC188F10"/>
    <w:lvl w:ilvl="0" w:tplc="ECAE8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CC43CE"/>
    <w:multiLevelType w:val="hybridMultilevel"/>
    <w:tmpl w:val="9ED25120"/>
    <w:lvl w:ilvl="0" w:tplc="8D28B9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0560D"/>
    <w:multiLevelType w:val="hybridMultilevel"/>
    <w:tmpl w:val="7E76D3B0"/>
    <w:lvl w:ilvl="0" w:tplc="47C6E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755BF"/>
    <w:multiLevelType w:val="hybridMultilevel"/>
    <w:tmpl w:val="C86EBE4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1E765B"/>
    <w:multiLevelType w:val="hybridMultilevel"/>
    <w:tmpl w:val="CB1432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1"/>
  </w:num>
  <w:num w:numId="1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2A01"/>
    <w:rsid w:val="000A406F"/>
    <w:rsid w:val="00134F9A"/>
    <w:rsid w:val="001470FC"/>
    <w:rsid w:val="001629B0"/>
    <w:rsid w:val="001B3503"/>
    <w:rsid w:val="00222A94"/>
    <w:rsid w:val="00285FDE"/>
    <w:rsid w:val="002D523A"/>
    <w:rsid w:val="002E41D1"/>
    <w:rsid w:val="002E7A17"/>
    <w:rsid w:val="003000AD"/>
    <w:rsid w:val="003037BC"/>
    <w:rsid w:val="00313FEB"/>
    <w:rsid w:val="00392DA1"/>
    <w:rsid w:val="003F3103"/>
    <w:rsid w:val="00442C58"/>
    <w:rsid w:val="004612F5"/>
    <w:rsid w:val="004B1390"/>
    <w:rsid w:val="00524139"/>
    <w:rsid w:val="005422B4"/>
    <w:rsid w:val="005462F0"/>
    <w:rsid w:val="00573494"/>
    <w:rsid w:val="00582218"/>
    <w:rsid w:val="00582FDF"/>
    <w:rsid w:val="00607765"/>
    <w:rsid w:val="00662406"/>
    <w:rsid w:val="006750AF"/>
    <w:rsid w:val="00721E30"/>
    <w:rsid w:val="00727BE9"/>
    <w:rsid w:val="00735D26"/>
    <w:rsid w:val="0076434B"/>
    <w:rsid w:val="007B6EFC"/>
    <w:rsid w:val="00810E10"/>
    <w:rsid w:val="00890A0A"/>
    <w:rsid w:val="008B1991"/>
    <w:rsid w:val="008E196B"/>
    <w:rsid w:val="008F7F57"/>
    <w:rsid w:val="00914C7D"/>
    <w:rsid w:val="009354AB"/>
    <w:rsid w:val="0093633A"/>
    <w:rsid w:val="00936FB8"/>
    <w:rsid w:val="0094732F"/>
    <w:rsid w:val="00957D12"/>
    <w:rsid w:val="009F4B21"/>
    <w:rsid w:val="00A05332"/>
    <w:rsid w:val="00A21741"/>
    <w:rsid w:val="00A51938"/>
    <w:rsid w:val="00AA0C99"/>
    <w:rsid w:val="00AA4399"/>
    <w:rsid w:val="00B0376B"/>
    <w:rsid w:val="00B12CEE"/>
    <w:rsid w:val="00C270CC"/>
    <w:rsid w:val="00C55B2E"/>
    <w:rsid w:val="00C60135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7B78"/>
    <w:rsid w:val="00D9679A"/>
    <w:rsid w:val="00DA620B"/>
    <w:rsid w:val="00DA7A71"/>
    <w:rsid w:val="00E260E8"/>
    <w:rsid w:val="00E31005"/>
    <w:rsid w:val="00E430E3"/>
    <w:rsid w:val="00E64353"/>
    <w:rsid w:val="00ED7147"/>
    <w:rsid w:val="00F06E19"/>
    <w:rsid w:val="00F170EF"/>
    <w:rsid w:val="00F234AE"/>
    <w:rsid w:val="00F441E4"/>
    <w:rsid w:val="00F5027B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BFA4C-5CAA-496C-8626-604FCDF5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14</cp:revision>
  <dcterms:created xsi:type="dcterms:W3CDTF">2021-09-18T20:41:00Z</dcterms:created>
  <dcterms:modified xsi:type="dcterms:W3CDTF">2021-09-27T13:27:00Z</dcterms:modified>
</cp:coreProperties>
</file>